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24093B5A"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4524F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959B793"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4524F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ED6517E"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4524F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4524F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lastRenderedPageBreak/>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lastRenderedPageBreak/>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w:t>
      </w:r>
      <w:r>
        <w:lastRenderedPageBreak/>
        <w:t>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 xml:space="preserve">The </w:t>
      </w:r>
      <w:r w:rsidRPr="03871E98">
        <w:rPr>
          <w:b/>
          <w:bCs/>
        </w:rPr>
        <w:lastRenderedPageBreak/>
        <w:t>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lastRenderedPageBreak/>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lastRenderedPageBreak/>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lastRenderedPageBreak/>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lastRenderedPageBreak/>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w:t>
      </w:r>
      <w:r>
        <w:rPr>
          <w:rFonts w:cs="Arial"/>
          <w:szCs w:val="22"/>
        </w:rPr>
        <w:lastRenderedPageBreak/>
        <w:t xml:space="preserve">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lastRenderedPageBreak/>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63558E08"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60327419" w14:textId="77777777" w:rsidR="00214A61" w:rsidRDefault="00214A61" w:rsidP="00D452FF">
      <w:pPr>
        <w:pStyle w:val="1"/>
        <w:ind w:left="1627"/>
        <w:jc w:val="both"/>
        <w:rPr>
          <w:ins w:id="165" w:author="Andrew Dudkowsky [NESO]" w:date="2025-11-12T11:04:00Z" w16du:dateUtc="2025-11-12T11:04:00Z"/>
          <w:b/>
          <w:bCs/>
        </w:rPr>
      </w:pPr>
    </w:p>
    <w:p w14:paraId="6A6A99E1" w14:textId="3917C6CD" w:rsidR="00D452FF" w:rsidRPr="009A0268" w:rsidRDefault="00D452FF" w:rsidP="00EF5AE3">
      <w:pPr>
        <w:pStyle w:val="1"/>
        <w:ind w:left="720"/>
        <w:jc w:val="both"/>
        <w:rPr>
          <w:ins w:id="166" w:author="Andrew Dudkowsky [NESO]" w:date="2025-11-12T11:04:00Z" w16du:dateUtc="2025-11-12T11:04:00Z"/>
        </w:rPr>
      </w:pPr>
      <w:ins w:id="167" w:author="Andrew Dudkowsky [NESO]" w:date="2025-11-12T11:04:00Z" w16du:dateUtc="2025-11-12T11:04:00Z">
        <w:r w:rsidRPr="009A0268">
          <w:rPr>
            <w:b/>
            <w:bCs/>
          </w:rPr>
          <w:t xml:space="preserve">Specific </w:t>
        </w:r>
        <w:r>
          <w:rPr>
            <w:b/>
            <w:bCs/>
          </w:rPr>
          <w:t xml:space="preserve">Circuit </w:t>
        </w:r>
        <w:r w:rsidRPr="009A0268">
          <w:rPr>
            <w:b/>
            <w:bCs/>
          </w:rPr>
          <w:t>Expansion Factors in RIIO-T3</w:t>
        </w:r>
      </w:ins>
    </w:p>
    <w:p w14:paraId="169E423B" w14:textId="77777777" w:rsidR="00D452FF" w:rsidRPr="009A0268" w:rsidRDefault="00D452FF" w:rsidP="00932E86">
      <w:pPr>
        <w:pStyle w:val="1"/>
        <w:ind w:left="1627"/>
        <w:jc w:val="both"/>
        <w:rPr>
          <w:ins w:id="168" w:author="Andrew Dudkowsky [NESO]" w:date="2025-11-12T11:04:00Z" w16du:dateUtc="2025-11-12T11:04:00Z"/>
        </w:rPr>
      </w:pPr>
    </w:p>
    <w:p w14:paraId="223AEC73" w14:textId="77777777" w:rsidR="003F5828" w:rsidRPr="009A0268" w:rsidRDefault="00D452FF" w:rsidP="003F5828">
      <w:pPr>
        <w:pStyle w:val="1"/>
        <w:ind w:left="720"/>
        <w:jc w:val="both"/>
        <w:rPr>
          <w:ins w:id="169" w:author="Catia Gomes" w:date="2025-11-20T09:09:00Z" w16du:dateUtc="2025-11-20T09:09:00Z"/>
        </w:rPr>
      </w:pPr>
      <w:ins w:id="170" w:author="Andrew Dudkowsky [NESO]" w:date="2025-11-12T11:04:00Z" w16du:dateUtc="2025-11-12T11:04:00Z">
        <w:r w:rsidRPr="009A0268">
          <w:t>14.15.76</w:t>
        </w:r>
        <w:r>
          <w:t>A</w:t>
        </w:r>
        <w:r w:rsidRPr="009A0268">
          <w:t xml:space="preserve">) </w:t>
        </w:r>
      </w:ins>
      <w:ins w:id="171" w:author="Andrew Dudkowsky [NESO]" w:date="2025-11-12T11:11:00Z" w16du:dateUtc="2025-11-12T11:11:00Z">
        <w:r w:rsidR="004E0EF0">
          <w:tab/>
        </w:r>
      </w:ins>
      <w:ins w:id="172" w:author="Andrew Dudkowsky [NESO]" w:date="2025-11-12T11:04:00Z" w16du:dateUtc="2025-11-12T11:04:00Z">
        <w:r>
          <w:t xml:space="preserve">The </w:t>
        </w:r>
        <w:r w:rsidRPr="009A0268">
          <w:t xml:space="preserve">Specific Circuit Expansion Factors calculated as of 1 April 2025 </w:t>
        </w:r>
        <w:r>
          <w:t xml:space="preserve"> and </w:t>
        </w:r>
        <w:r w:rsidRPr="009A0268">
          <w:t xml:space="preserve">used in the 2025/26 </w:t>
        </w:r>
        <w:r w:rsidRPr="00A81228">
          <w:rPr>
            <w:b/>
            <w:bCs/>
          </w:rPr>
          <w:t>Financial Year</w:t>
        </w:r>
        <w:r w:rsidRPr="009A0268">
          <w:t xml:space="preserve"> </w:t>
        </w:r>
        <w:r>
          <w:t xml:space="preserve">will remain fixed and be used in </w:t>
        </w:r>
        <w:r w:rsidRPr="009A0268">
          <w:t xml:space="preserve">subsequent </w:t>
        </w:r>
        <w:r w:rsidRPr="00A81228">
          <w:rPr>
            <w:b/>
            <w:bCs/>
          </w:rPr>
          <w:t>Financial Years</w:t>
        </w:r>
        <w:r w:rsidRPr="009A0268">
          <w:t xml:space="preserve"> until a further change is made. </w:t>
        </w:r>
      </w:ins>
      <w:ins w:id="173" w:author="Catia Gomes" w:date="2025-11-20T09:09:00Z" w16du:dateUtc="2025-11-20T09:09:00Z">
        <w:r w:rsidR="003F5828" w:rsidRPr="009A0268">
          <w:t xml:space="preserve">For clarity, the Specific Expansion Factors calculated and applied </w:t>
        </w:r>
        <w:r w:rsidR="003F5828">
          <w:t>after</w:t>
        </w:r>
        <w:r w:rsidR="003F5828" w:rsidRPr="009A0268">
          <w:t xml:space="preserve"> 1</w:t>
        </w:r>
        <w:r w:rsidR="003F5828" w:rsidRPr="009A0268">
          <w:rPr>
            <w:vertAlign w:val="superscript"/>
          </w:rPr>
          <w:t>st</w:t>
        </w:r>
        <w:r w:rsidR="003F5828" w:rsidRPr="009A0268">
          <w:t> April 2025 will remain fixed once calculated, until a further change is made.</w:t>
        </w:r>
      </w:ins>
    </w:p>
    <w:p w14:paraId="505F7DB7" w14:textId="498DC374" w:rsidR="00D452FF" w:rsidRPr="009A0268" w:rsidRDefault="00D452FF" w:rsidP="007A2106">
      <w:pPr>
        <w:pStyle w:val="1"/>
        <w:ind w:left="720"/>
        <w:jc w:val="both"/>
        <w:rPr>
          <w:ins w:id="174" w:author="Andrew Dudkowsky [NESO]" w:date="2025-11-12T11:04:00Z" w16du:dateUtc="2025-11-12T11:04:00Z"/>
        </w:rPr>
      </w:pP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75" w:name="_Toc274049685"/>
      <w:bookmarkStart w:id="17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75"/>
    </w:p>
    <w:p w14:paraId="4FD23F74" w14:textId="77777777" w:rsidR="006661FE" w:rsidRDefault="006661FE" w:rsidP="007D27B2">
      <w:pPr>
        <w:pStyle w:val="1"/>
        <w:numPr>
          <w:ilvl w:val="0"/>
          <w:numId w:val="70"/>
        </w:numPr>
        <w:jc w:val="both"/>
      </w:pPr>
      <w:r>
        <w:t xml:space="preserve">Offshore expansion factors (£/MWkm) are derived from information provided by Offshore Transmission Owners for each offshore circuit.  Offshore expansion factors are Offshore Transmission Owner and circuit specific.  </w:t>
      </w:r>
      <w:r>
        <w:lastRenderedPageBreak/>
        <w:t>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lastRenderedPageBreak/>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67AD3" w:rsidRDefault="00926FF8" w:rsidP="215D4A0F">
      <w:pPr>
        <w:pStyle w:val="Default"/>
        <w:ind w:left="1440"/>
        <w:rPr>
          <w:rFonts w:ascii="Arial (W1)" w:hAnsi="Arial (W1)"/>
          <w:sz w:val="22"/>
          <w:szCs w:val="22"/>
          <w:lang w:val="it-IT"/>
          <w:rPrChange w:id="177" w:author="Catia Gomes" w:date="2025-11-20T09:10:00Z" w16du:dateUtc="2025-11-20T09:10:00Z">
            <w:rPr>
              <w:rFonts w:ascii="Arial (W1)" w:hAnsi="Arial (W1)"/>
              <w:sz w:val="22"/>
              <w:szCs w:val="22"/>
            </w:rPr>
          </w:rPrChange>
        </w:rPr>
      </w:pPr>
      <w:r w:rsidRPr="004D2270">
        <w:rPr>
          <w:rFonts w:ascii="Arial (W1)" w:hAnsi="Arial (W1)"/>
          <w:sz w:val="22"/>
          <w:szCs w:val="22"/>
        </w:rPr>
        <w:tab/>
      </w:r>
      <w:r w:rsidRPr="00467AD3">
        <w:rPr>
          <w:rFonts w:ascii="Arial (W1)" w:hAnsi="Arial (W1)"/>
          <w:sz w:val="22"/>
          <w:szCs w:val="22"/>
          <w:lang w:val="it-IT"/>
          <w:rPrChange w:id="178" w:author="Catia Gomes" w:date="2025-11-20T09:10:00Z" w16du:dateUtc="2025-11-20T09:10:00Z">
            <w:rPr>
              <w:rFonts w:ascii="Arial (W1)" w:hAnsi="Arial (W1)"/>
              <w:sz w:val="22"/>
              <w:szCs w:val="22"/>
            </w:rPr>
          </w:rPrChange>
        </w:rPr>
        <w:t>+ min ( Cap</w:t>
      </w:r>
      <w:r w:rsidRPr="00467AD3">
        <w:rPr>
          <w:rFonts w:ascii="Arial (W1)" w:hAnsi="Arial (W1)"/>
          <w:sz w:val="22"/>
          <w:szCs w:val="22"/>
          <w:vertAlign w:val="subscript"/>
          <w:lang w:val="it-IT"/>
          <w:rPrChange w:id="179" w:author="Catia Gomes" w:date="2025-11-20T09:10:00Z" w16du:dateUtc="2025-11-20T09:10:00Z">
            <w:rPr>
              <w:rFonts w:ascii="Arial (W1)" w:hAnsi="Arial (W1)"/>
              <w:sz w:val="22"/>
              <w:szCs w:val="22"/>
              <w:vertAlign w:val="subscript"/>
            </w:rPr>
          </w:rPrChange>
        </w:rPr>
        <w:t>IBC</w:t>
      </w:r>
      <w:r w:rsidRPr="00467AD3">
        <w:rPr>
          <w:rFonts w:ascii="Arial (W1)" w:hAnsi="Arial (W1)"/>
          <w:sz w:val="22"/>
          <w:szCs w:val="22"/>
          <w:lang w:val="it-IT"/>
          <w:rPrChange w:id="180" w:author="Catia Gomes" w:date="2025-11-20T09:10:00Z" w16du:dateUtc="2025-11-20T09:10:00Z">
            <w:rPr>
              <w:rFonts w:ascii="Arial (W1)" w:hAnsi="Arial (W1)"/>
              <w:sz w:val="22"/>
              <w:szCs w:val="22"/>
            </w:rPr>
          </w:rPrChange>
        </w:rPr>
        <w:t>, Cap</w:t>
      </w:r>
      <w:r w:rsidRPr="00467AD3">
        <w:rPr>
          <w:rFonts w:ascii="Arial (W1)" w:hAnsi="Arial (W1)"/>
          <w:sz w:val="22"/>
          <w:szCs w:val="22"/>
          <w:vertAlign w:val="subscript"/>
          <w:lang w:val="it-IT"/>
          <w:rPrChange w:id="181"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2" w:author="Catia Gomes" w:date="2025-11-20T09:10:00Z" w16du:dateUtc="2025-11-20T09:10:00Z">
            <w:rPr>
              <w:rFonts w:ascii="Arial (W1)" w:hAnsi="Arial (W1)"/>
              <w:sz w:val="22"/>
              <w:szCs w:val="22"/>
            </w:rPr>
          </w:rPrChange>
        </w:rPr>
        <w:t xml:space="preserve"> - ILF</w:t>
      </w:r>
      <w:r w:rsidRPr="00467AD3">
        <w:rPr>
          <w:rFonts w:ascii="Arial (W1)" w:hAnsi="Arial (W1)"/>
          <w:sz w:val="22"/>
          <w:szCs w:val="22"/>
          <w:vertAlign w:val="subscript"/>
          <w:lang w:val="it-IT"/>
          <w:rPrChange w:id="183"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4" w:author="Catia Gomes" w:date="2025-11-20T09:10:00Z" w16du:dateUtc="2025-11-20T09:10:00Z">
            <w:rPr>
              <w:rFonts w:ascii="Arial (W1)" w:hAnsi="Arial (W1)"/>
              <w:sz w:val="22"/>
              <w:szCs w:val="22"/>
            </w:rPr>
          </w:rPrChange>
        </w:rPr>
        <w:t xml:space="preserve"> × TEC</w:t>
      </w:r>
      <w:r w:rsidRPr="00467AD3">
        <w:rPr>
          <w:rFonts w:ascii="Arial (W1)" w:hAnsi="Arial (W1)"/>
          <w:sz w:val="22"/>
          <w:szCs w:val="22"/>
          <w:vertAlign w:val="subscript"/>
          <w:lang w:val="it-IT"/>
          <w:rPrChange w:id="185" w:author="Catia Gomes" w:date="2025-11-20T09:10:00Z" w16du:dateUtc="2025-11-20T09:10:00Z">
            <w:rPr>
              <w:rFonts w:ascii="Arial (W1)" w:hAnsi="Arial (W1)"/>
              <w:sz w:val="22"/>
              <w:szCs w:val="22"/>
              <w:vertAlign w:val="subscript"/>
            </w:rPr>
          </w:rPrChange>
        </w:rPr>
        <w:t>C</w:t>
      </w:r>
      <w:r w:rsidRPr="00467AD3">
        <w:rPr>
          <w:rFonts w:ascii="Arial (W1)" w:hAnsi="Arial (W1)"/>
          <w:sz w:val="22"/>
          <w:szCs w:val="22"/>
          <w:lang w:val="it-IT"/>
          <w:rPrChange w:id="186" w:author="Catia Gomes" w:date="2025-11-20T09:10:00Z" w16du:dateUtc="2025-11-20T09:10:00Z">
            <w:rPr>
              <w:rFonts w:ascii="Arial (W1)" w:hAnsi="Arial (W1)"/>
              <w:sz w:val="22"/>
              <w:szCs w:val="22"/>
            </w:rPr>
          </w:rPrChange>
        </w:rPr>
        <w:t>) }</w:t>
      </w:r>
    </w:p>
    <w:p w14:paraId="7D2C050F" w14:textId="77777777" w:rsidR="00277DA2" w:rsidRPr="00467AD3" w:rsidRDefault="00277DA2" w:rsidP="00277DA2">
      <w:pPr>
        <w:pStyle w:val="Default"/>
        <w:ind w:left="1440"/>
        <w:rPr>
          <w:rFonts w:ascii="Arial (W1)" w:hAnsi="Arial (W1)"/>
          <w:sz w:val="22"/>
          <w:szCs w:val="22"/>
          <w:lang w:val="it-IT"/>
          <w:rPrChange w:id="187" w:author="Catia Gomes" w:date="2025-11-20T09:10:00Z" w16du:dateUtc="2025-11-20T09:10:00Z">
            <w:rPr>
              <w:rFonts w:ascii="Arial (W1)" w:hAnsi="Arial (W1)"/>
              <w:sz w:val="22"/>
              <w:szCs w:val="22"/>
            </w:rPr>
          </w:rPrChange>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lastRenderedPageBreak/>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88" w:name="_Toc274049686"/>
      <w:r w:rsidRPr="00543982">
        <w:rPr>
          <w:rFonts w:ascii="Arial" w:hAnsi="Arial" w:cs="Arial"/>
          <w:b/>
        </w:rPr>
        <w:t>The Locational Onshore Security Factor</w:t>
      </w:r>
      <w:bookmarkEnd w:id="176"/>
      <w:bookmarkEnd w:id="188"/>
    </w:p>
    <w:p w14:paraId="63C6B9DC" w14:textId="77777777" w:rsidR="006661FE" w:rsidRDefault="006661FE" w:rsidP="007D27B2">
      <w:pPr>
        <w:pStyle w:val="1"/>
        <w:numPr>
          <w:ilvl w:val="0"/>
          <w:numId w:val="89"/>
        </w:numPr>
        <w:jc w:val="both"/>
      </w:pPr>
      <w:r>
        <w:lastRenderedPageBreak/>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55B812C4" w:rsidR="005E3FB7" w:rsidRDefault="005E3FB7" w:rsidP="007D27B2">
      <w:pPr>
        <w:pStyle w:val="1"/>
        <w:numPr>
          <w:ilvl w:val="0"/>
          <w:numId w:val="89"/>
        </w:numPr>
        <w:jc w:val="both"/>
      </w:pPr>
      <w:r>
        <w:t>For the purposes of 14.15.88 t</w:t>
      </w:r>
      <w:r w:rsidR="006661FE">
        <w:t xml:space="preserve">he locational onshore security </w:t>
      </w:r>
      <w:r w:rsidR="006661FE" w:rsidRPr="009C74E4">
        <w:t>factor</w:t>
      </w:r>
      <w:r w:rsidR="00B43C4C" w:rsidRPr="009C74E4">
        <w:rPr>
          <w:lang w:eastAsia="en-GB"/>
        </w:rPr>
        <w:t>,</w:t>
      </w:r>
      <w:r w:rsidR="006661FE" w:rsidRPr="009C74E4">
        <w:t xml:space="preserve"> derived </w:t>
      </w:r>
      <w:r w:rsidR="00B43C4C" w:rsidRPr="00B43C4C">
        <w:t>in accordance with paragraphs 14.15.88 and 14.15.89</w:t>
      </w:r>
      <w:r w:rsidR="00412630" w:rsidRPr="00412630">
        <w:t xml:space="preserve"> </w:t>
      </w:r>
      <w:r w:rsidR="00412630" w:rsidRPr="00822EF2">
        <w:t xml:space="preserve">and expressed to </w:t>
      </w:r>
      <w:r w:rsidR="00F15E6F">
        <w:t>two</w:t>
      </w:r>
      <w:r w:rsidR="00F15E6F" w:rsidRPr="00822EF2">
        <w:t xml:space="preserve"> </w:t>
      </w:r>
      <w:r w:rsidR="00412630" w:rsidRPr="00822EF2">
        <w:t>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57C2EFC8" w14:textId="77777777" w:rsidR="00496A7A" w:rsidRDefault="00496A7A" w:rsidP="00496A7A">
      <w:pPr>
        <w:pStyle w:val="ListParagraph"/>
      </w:pPr>
    </w:p>
    <w:p w14:paraId="51522785" w14:textId="77777777" w:rsidR="00496A7A" w:rsidRDefault="00496A7A" w:rsidP="00496A7A">
      <w:pPr>
        <w:pStyle w:val="1"/>
        <w:ind w:left="720"/>
        <w:jc w:val="both"/>
      </w:pPr>
    </w:p>
    <w:p w14:paraId="05262DB8" w14:textId="77777777" w:rsidR="005E3FB7" w:rsidRDefault="00A30D36" w:rsidP="00496A7A">
      <w:pPr>
        <w:pStyle w:val="1"/>
        <w:numPr>
          <w:ilvl w:val="0"/>
          <w:numId w:val="121"/>
        </w:numPr>
        <w:ind w:left="1701" w:hanging="1134"/>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89" w:name="_Hlt506963614"/>
      <w:bookmarkEnd w:id="18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lastRenderedPageBreak/>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1" w:name="_Toc49661114"/>
      <w:bookmarkStart w:id="192" w:name="_Toc274049687"/>
      <w:r w:rsidRPr="00887323">
        <w:rPr>
          <w:rFonts w:ascii="Arial" w:hAnsi="Arial" w:cs="Arial"/>
          <w:b/>
        </w:rPr>
        <w:t>Initial Transport Tariff</w:t>
      </w:r>
      <w:bookmarkEnd w:id="191"/>
      <w:bookmarkEnd w:id="19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w:t>
      </w:r>
      <w:r w:rsidR="006661FE">
        <w:lastRenderedPageBreak/>
        <w:t xml:space="preserve">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 xml:space="preserve">The ALF for each individual Power Station is calculated using the relevant TEC (MW) and corresponding output data. Where output data is not available for a Power Station, including for new Power Stations and emerging Power </w:t>
      </w:r>
      <w:r>
        <w:lastRenderedPageBreak/>
        <w:t>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lastRenderedPageBreak/>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F10B7E"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lastRenderedPageBreak/>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F10B7E"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F10B7E"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9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F10B7E"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94" w:name="_Toc208554779"/>
      <w:bookmarkStart w:id="195" w:name="_Toc208745842"/>
      <w:bookmarkStart w:id="196" w:name="_Toc274049688"/>
      <w:r w:rsidRPr="00D76842">
        <w:rPr>
          <w:color w:val="auto"/>
        </w:rPr>
        <w:t>Deriving the Final Local Tariff</w:t>
      </w:r>
      <w:bookmarkEnd w:id="194"/>
      <w:bookmarkEnd w:id="195"/>
      <w:r>
        <w:rPr>
          <w:color w:val="auto"/>
        </w:rPr>
        <w:t xml:space="preserve"> (</w:t>
      </w:r>
      <w:r w:rsidRPr="00D76842">
        <w:rPr>
          <w:color w:val="auto"/>
        </w:rPr>
        <w:t>£/kW</w:t>
      </w:r>
      <w:r>
        <w:rPr>
          <w:color w:val="auto"/>
        </w:rPr>
        <w:t>)</w:t>
      </w:r>
      <w:bookmarkEnd w:id="19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97" w:name="_Toc208554780"/>
      <w:bookmarkStart w:id="198" w:name="_Toc208745843"/>
      <w:bookmarkStart w:id="199" w:name="_Toc274049689"/>
      <w:r w:rsidRPr="009F4FB0">
        <w:rPr>
          <w:i/>
          <w:color w:val="auto"/>
        </w:rPr>
        <w:t>Local Circuit Tariff</w:t>
      </w:r>
      <w:bookmarkEnd w:id="197"/>
      <w:bookmarkEnd w:id="198"/>
      <w:bookmarkEnd w:id="19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00" w:name="_Toc208554781"/>
      <w:bookmarkStart w:id="201" w:name="_Toc208745844"/>
    </w:p>
    <w:p w14:paraId="7839E442" w14:textId="77777777" w:rsidR="006661FE" w:rsidRPr="00543982" w:rsidRDefault="006661FE" w:rsidP="006661FE">
      <w:pPr>
        <w:pStyle w:val="Heading3"/>
        <w:ind w:left="709"/>
        <w:rPr>
          <w:rFonts w:ascii="Arial" w:hAnsi="Arial" w:cs="Arial"/>
          <w:b/>
        </w:rPr>
      </w:pPr>
      <w:bookmarkStart w:id="202" w:name="_Toc274049690"/>
      <w:r w:rsidRPr="00543982">
        <w:rPr>
          <w:rFonts w:ascii="Arial" w:hAnsi="Arial" w:cs="Arial"/>
          <w:b/>
        </w:rPr>
        <w:t>Onshore Local Substation Tariff</w:t>
      </w:r>
      <w:bookmarkEnd w:id="200"/>
      <w:bookmarkEnd w:id="201"/>
      <w:bookmarkEnd w:id="20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03"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lastRenderedPageBreak/>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0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04" w:name="_Toc274049691"/>
      <w:r w:rsidRPr="00543982">
        <w:rPr>
          <w:rFonts w:ascii="Arial" w:hAnsi="Arial" w:cs="Arial"/>
          <w:b/>
        </w:rPr>
        <w:t>Offshore substation local tariff</w:t>
      </w:r>
      <w:bookmarkEnd w:id="20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lastRenderedPageBreak/>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05" w:name="_Toc49661115"/>
      <w:bookmarkStart w:id="206" w:name="_Toc274049692"/>
      <w:bookmarkEnd w:id="19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r>
        <w:t>Where</w:t>
      </w:r>
    </w:p>
    <w:p w14:paraId="362C6FFD" w14:textId="13FE9584"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lastRenderedPageBreak/>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lastRenderedPageBreak/>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05"/>
    <w:bookmarkEnd w:id="20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07" w:name="_Toc32201079"/>
      <w:bookmarkStart w:id="208" w:name="_Toc49661116"/>
      <w:bookmarkStart w:id="209" w:name="_Toc274049693"/>
      <w:r>
        <w:t>Final £/kW Tariff</w:t>
      </w:r>
      <w:bookmarkEnd w:id="207"/>
      <w:bookmarkEnd w:id="208"/>
      <w:bookmarkEnd w:id="20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F10B7E"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F10B7E"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10" w:name="_Toc274049694"/>
      <w:r w:rsidRPr="007B2988">
        <w:t>Stability &amp; Predictability of TNUoS tariffs</w:t>
      </w:r>
      <w:bookmarkEnd w:id="21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1" w:name="_Toc32201081"/>
      <w:bookmarkStart w:id="21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lastRenderedPageBreak/>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1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1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lastRenderedPageBreak/>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1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1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w:t>
      </w:r>
      <w:r w:rsidRPr="00F611EC">
        <w:rPr>
          <w:rFonts w:ascii="Arial" w:hAnsi="Arial" w:cs="Arial"/>
          <w:sz w:val="22"/>
          <w:szCs w:val="22"/>
        </w:rPr>
        <w:lastRenderedPageBreak/>
        <w:t>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F10B7E"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5" w:name="_Toc32201082"/>
      <w:bookmarkStart w:id="216" w:name="_Toc49661119"/>
      <w:bookmarkEnd w:id="211"/>
      <w:bookmarkEnd w:id="21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7" w:name="_Ref506957800"/>
      <w:bookmarkStart w:id="218" w:name="_Toc32201083"/>
      <w:bookmarkStart w:id="219" w:name="_Toc49661120"/>
      <w:bookmarkStart w:id="220" w:name="_Toc98821478"/>
      <w:bookmarkStart w:id="221" w:name="_Toc111259845"/>
      <w:bookmarkStart w:id="222" w:name="_Toc111262532"/>
      <w:bookmarkStart w:id="223" w:name="_Toc274049695"/>
      <w:bookmarkEnd w:id="215"/>
      <w:bookmarkEnd w:id="216"/>
      <w:r w:rsidRPr="00D54761">
        <w:rPr>
          <w:bCs/>
          <w:color w:val="auto"/>
          <w:sz w:val="28"/>
          <w:szCs w:val="28"/>
        </w:rPr>
        <w:t>14.16 Derivation of the Transmission Network Use of System Energy Consumption Tariff</w:t>
      </w:r>
      <w:bookmarkEnd w:id="217"/>
      <w:bookmarkEnd w:id="218"/>
      <w:bookmarkEnd w:id="219"/>
      <w:r w:rsidRPr="00D54761">
        <w:rPr>
          <w:bCs/>
          <w:color w:val="auto"/>
          <w:sz w:val="28"/>
          <w:szCs w:val="28"/>
        </w:rPr>
        <w:t xml:space="preserve"> and Short Term Capacity Tariff</w:t>
      </w:r>
      <w:bookmarkEnd w:id="220"/>
      <w:bookmarkEnd w:id="221"/>
      <w:bookmarkEnd w:id="222"/>
      <w:r w:rsidRPr="00D54761">
        <w:rPr>
          <w:bCs/>
          <w:color w:val="auto"/>
          <w:sz w:val="28"/>
          <w:szCs w:val="28"/>
        </w:rPr>
        <w:t>s</w:t>
      </w:r>
      <w:bookmarkEnd w:id="22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24" w:name="_Toc274049696"/>
      <w:r>
        <w:t>Short Term Transmission Entry Capacity (STTEC) Tariff</w:t>
      </w:r>
      <w:bookmarkEnd w:id="22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25" w:name="_Toc274049697"/>
      <w:r w:rsidRPr="00DC7159">
        <w:t>Limited Duration Transmission Entry Capacity (LDTEC) Tariffs</w:t>
      </w:r>
      <w:bookmarkEnd w:id="22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2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27" w:name="_Toc32201085"/>
      <w:bookmarkStart w:id="228" w:name="_Toc49661123"/>
      <w:bookmarkStart w:id="229" w:name="_Toc274049698"/>
      <w:bookmarkEnd w:id="226"/>
      <w:r w:rsidRPr="00D54761">
        <w:rPr>
          <w:color w:val="auto"/>
          <w:sz w:val="28"/>
          <w:szCs w:val="28"/>
        </w:rPr>
        <w:lastRenderedPageBreak/>
        <w:t>14.17 Demand Charges</w:t>
      </w:r>
      <w:bookmarkEnd w:id="227"/>
      <w:bookmarkEnd w:id="228"/>
      <w:bookmarkEnd w:id="22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30" w:name="_Toc32201086"/>
      <w:bookmarkStart w:id="231" w:name="_Toc49661124"/>
      <w:bookmarkStart w:id="232" w:name="_Toc274049699"/>
      <w:r>
        <w:t>Parties Liable for Demand Charges</w:t>
      </w:r>
      <w:bookmarkEnd w:id="230"/>
      <w:bookmarkEnd w:id="231"/>
      <w:bookmarkEnd w:id="23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33" w:name="_Toc32201087"/>
      <w:bookmarkStart w:id="234" w:name="_Toc49661125"/>
      <w:bookmarkStart w:id="235" w:name="_Toc274049700"/>
      <w:r>
        <w:t xml:space="preserve">Basis of </w:t>
      </w:r>
      <w:r w:rsidR="00010EB2">
        <w:t>Demand Locational</w:t>
      </w:r>
      <w:r>
        <w:t xml:space="preserve"> Charges</w:t>
      </w:r>
      <w:bookmarkEnd w:id="233"/>
      <w:bookmarkEnd w:id="234"/>
      <w:bookmarkEnd w:id="23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29C01B7E">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98E78E1">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36" w:name="_Toc49661126"/>
      <w:bookmarkStart w:id="23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36"/>
      <w:bookmarkEnd w:id="237"/>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38" w:name="_Toc49661127"/>
      <w:bookmarkStart w:id="239" w:name="_Toc274049702"/>
      <w:r w:rsidRPr="004248A1">
        <w:rPr>
          <w:rFonts w:ascii="Arial" w:hAnsi="Arial" w:cs="Arial"/>
          <w:b/>
        </w:rPr>
        <w:t>Power Stations with a Bilateral Connection Agreement</w:t>
      </w:r>
      <w:bookmarkEnd w:id="238"/>
      <w:r w:rsidRPr="004248A1">
        <w:rPr>
          <w:rFonts w:ascii="Arial" w:hAnsi="Arial" w:cs="Arial"/>
          <w:b/>
        </w:rPr>
        <w:t xml:space="preserve"> and Licensable Generation with a Bilateral Embedded Generation Agreement</w:t>
      </w:r>
      <w:bookmarkEnd w:id="23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lastRenderedPageBreak/>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40" w:name="_Toc49661128"/>
      <w:bookmarkStart w:id="241" w:name="_Toc274049703"/>
      <w:r w:rsidRPr="004248A1">
        <w:rPr>
          <w:rFonts w:ascii="Arial" w:hAnsi="Arial" w:cs="Arial"/>
          <w:b/>
        </w:rPr>
        <w:t>Exemptible Generation and Derogated Distribution Interconnectors with a Bilateral Embedded Generation Agreement</w:t>
      </w:r>
      <w:bookmarkEnd w:id="240"/>
      <w:bookmarkEnd w:id="24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42" w:name="_Toc32201088"/>
      <w:bookmarkStart w:id="243" w:name="_Toc49661130"/>
    </w:p>
    <w:p w14:paraId="2145EB86" w14:textId="77777777" w:rsidR="006661FE" w:rsidRDefault="006661FE" w:rsidP="006661FE">
      <w:pPr>
        <w:pStyle w:val="Heading2"/>
      </w:pPr>
      <w:bookmarkStart w:id="244" w:name="_Toc274049704"/>
      <w:r>
        <w:t>Small Generators Tariffs</w:t>
      </w:r>
      <w:bookmarkEnd w:id="24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45" w:name="_Toc274049705"/>
      <w:r>
        <w:t>The Triad</w:t>
      </w:r>
      <w:bookmarkEnd w:id="242"/>
      <w:bookmarkEnd w:id="243"/>
      <w:bookmarkEnd w:id="24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4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4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47" w:name="_Toc497131269"/>
      <w:r w:rsidR="006661FE">
        <w:fldChar w:fldCharType="begin"/>
      </w:r>
      <w:r w:rsidR="006661FE">
        <w:instrText xml:space="preserve"> XE "Triad" </w:instrText>
      </w:r>
      <w:r w:rsidR="006661FE">
        <w:fldChar w:fldCharType="end"/>
      </w:r>
      <w:bookmarkEnd w:id="247"/>
      <w:r w:rsidR="006661FE">
        <w:fldChar w:fldCharType="begin"/>
      </w:r>
      <w:r w:rsidR="006661FE">
        <w:instrText xml:space="preserve"> XE "Trading Unit" </w:instrText>
      </w:r>
      <w:r w:rsidR="006661FE">
        <w:fldChar w:fldCharType="end"/>
      </w:r>
    </w:p>
    <w:bookmarkStart w:id="248"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4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49" w:name="_Hlt497734631"/>
      <w:bookmarkEnd w:id="249"/>
      <w:r>
        <w:t xml:space="preserve"> </w:t>
      </w:r>
      <w:r w:rsidR="002064B2">
        <w:t xml:space="preserve"> </w:t>
      </w:r>
      <w:bookmarkStart w:id="250" w:name="_Ref192597305"/>
      <w:r w:rsidR="002064B2">
        <w:t>Throughout the year Users will submit a Demand Forecast. A Demand Forecast will include:</w:t>
      </w:r>
      <w:bookmarkEnd w:id="250"/>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1" w:name="_Hlk35263653"/>
      <w:bookmarkStart w:id="252" w:name="_Hlk35263622"/>
      <w:r w:rsidRPr="00010EB2">
        <w:rPr>
          <w:rFonts w:ascii="Arial" w:hAnsi="Arial" w:cs="Arial"/>
          <w:b/>
        </w:rPr>
        <w:t>Initial Reconciliation Part 2 – Non-half-hourly metered demand</w:t>
      </w:r>
    </w:p>
    <w:bookmarkEnd w:id="25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53" w:name="_Hlk35263694"/>
      <w:r w:rsidRPr="00010EB2">
        <w:rPr>
          <w:rFonts w:ascii="Arial" w:hAnsi="Arial" w:cs="Arial"/>
        </w:rPr>
        <w:t xml:space="preserve">non-half-hourly metered demand will be </w:t>
      </w:r>
      <w:bookmarkEnd w:id="25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5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FBE49D1"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w:t>
      </w:r>
      <w:r w:rsidRPr="00010EB2">
        <w:rPr>
          <w:rFonts w:ascii="Arial" w:hAnsi="Arial" w:cs="Arial"/>
        </w:rPr>
        <w:lastRenderedPageBreak/>
        <w:t xml:space="preserve">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4524F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5E1015A6" w:rsidR="0022187C" w:rsidRPr="00CD5631" w:rsidRDefault="0022187C" w:rsidP="00241B38">
      <w:pPr>
        <w:pStyle w:val="ListParagraph"/>
        <w:numPr>
          <w:ilvl w:val="4"/>
          <w:numId w:val="104"/>
        </w:numPr>
        <w:ind w:left="2410"/>
        <w:contextualSpacing/>
        <w:jc w:val="both"/>
        <w:rPr>
          <w:rFonts w:ascii="Arial" w:hAnsi="Arial" w:cs="Arial"/>
          <w:sz w:val="22"/>
          <w:szCs w:val="22"/>
        </w:rPr>
      </w:pPr>
      <w:r w:rsidRPr="00CD5631">
        <w:rPr>
          <w:rFonts w:ascii="Arial" w:hAnsi="Arial" w:cs="Arial"/>
          <w:sz w:val="22"/>
          <w:szCs w:val="22"/>
        </w:rPr>
        <w:t>an error in a User’s TNUoS tariff of at least +/-£0.</w:t>
      </w:r>
      <w:r w:rsidR="007B6DAA">
        <w:rPr>
          <w:rFonts w:ascii="Arial" w:hAnsi="Arial" w:cs="Arial"/>
          <w:sz w:val="22"/>
          <w:szCs w:val="22"/>
        </w:rPr>
        <w:t>76</w:t>
      </w:r>
      <w:r w:rsidRPr="00CD5631">
        <w:rPr>
          <w:rFonts w:ascii="Arial" w:hAnsi="Arial" w:cs="Arial"/>
          <w:sz w:val="22"/>
          <w:szCs w:val="22"/>
        </w:rPr>
        <w:t>/kW; or</w:t>
      </w:r>
    </w:p>
    <w:p w14:paraId="2E0B257A" w14:textId="2A1B796B" w:rsidR="0022187C" w:rsidRPr="00CD5631" w:rsidRDefault="0022187C" w:rsidP="00241B38">
      <w:pPr>
        <w:pStyle w:val="ListParagraph"/>
        <w:numPr>
          <w:ilvl w:val="4"/>
          <w:numId w:val="104"/>
        </w:numPr>
        <w:ind w:left="2410"/>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w:t>
      </w:r>
      <w:r w:rsidR="00E83EC7">
        <w:rPr>
          <w:rFonts w:ascii="Arial" w:hAnsi="Arial" w:cs="Arial"/>
          <w:sz w:val="22"/>
          <w:szCs w:val="22"/>
        </w:rPr>
        <w:t>377,735</w:t>
      </w:r>
      <w:r w:rsidRPr="00CD5631">
        <w:rPr>
          <w:rFonts w:ascii="Arial" w:hAnsi="Arial" w:cs="Arial"/>
          <w:sz w:val="22"/>
          <w:szCs w:val="22"/>
        </w:rPr>
        <w:t>.</w:t>
      </w:r>
    </w:p>
    <w:p w14:paraId="6912AC79" w14:textId="77777777" w:rsidR="00144B28" w:rsidRDefault="00144B28" w:rsidP="0022187C">
      <w:pPr>
        <w:pStyle w:val="ListParagraph"/>
        <w:ind w:left="1800"/>
        <w:jc w:val="both"/>
        <w:rPr>
          <w:rFonts w:ascii="Arial" w:hAnsi="Arial" w:cs="Arial"/>
          <w:sz w:val="22"/>
          <w:szCs w:val="22"/>
        </w:rPr>
      </w:pPr>
    </w:p>
    <w:p w14:paraId="7AA59A94" w14:textId="49F61639" w:rsidR="008212D3" w:rsidRPr="00241B38" w:rsidRDefault="008212D3" w:rsidP="00241B38">
      <w:pPr>
        <w:ind w:left="1701"/>
        <w:jc w:val="both"/>
        <w:rPr>
          <w:rFonts w:ascii="Arial" w:hAnsi="Arial" w:cs="Arial"/>
          <w:sz w:val="22"/>
          <w:szCs w:val="22"/>
        </w:rPr>
      </w:pPr>
      <w:r w:rsidRPr="00241B38">
        <w:rPr>
          <w:rFonts w:ascii="Arial" w:hAnsi="Arial" w:cs="Arial"/>
          <w:sz w:val="22"/>
          <w:szCs w:val="22"/>
        </w:rPr>
        <w:t>Thresholds are stated in 2020/21 money and will be indexed annually by the Transmission Owner Price Index (TOPI) thereafter, starting from 1st April 2021</w:t>
      </w:r>
      <w:r w:rsidR="005614EF">
        <w:rPr>
          <w:rFonts w:ascii="Arial" w:hAnsi="Arial" w:cs="Arial"/>
          <w:sz w:val="22"/>
          <w:szCs w:val="22"/>
        </w:rPr>
        <w:t>.</w:t>
      </w:r>
    </w:p>
    <w:p w14:paraId="7CA990FC" w14:textId="6ED4F41B"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F10B7E"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lastRenderedPageBreak/>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5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w:t>
      </w:r>
      <w:r w:rsidRPr="007E2F78">
        <w:lastRenderedPageBreak/>
        <w:t xml:space="preserve">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lastRenderedPageBreak/>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632CD731"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4524F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55" w:name="_Toc274049713"/>
      <w:r>
        <w:t>Further Information</w:t>
      </w:r>
      <w:bookmarkEnd w:id="255"/>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56" w:name="_Toc32201092"/>
      <w:bookmarkStart w:id="257" w:name="_Toc49661139"/>
      <w:bookmarkStart w:id="258" w:name="_Toc274049714"/>
      <w:bookmarkEnd w:id="254"/>
      <w:r w:rsidRPr="00FE40FB">
        <w:rPr>
          <w:color w:val="auto"/>
          <w:sz w:val="28"/>
          <w:szCs w:val="28"/>
        </w:rPr>
        <w:lastRenderedPageBreak/>
        <w:t>14.18 Generation charges</w:t>
      </w:r>
      <w:bookmarkEnd w:id="256"/>
      <w:bookmarkEnd w:id="257"/>
      <w:bookmarkEnd w:id="25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59" w:name="_Toc32201093"/>
      <w:bookmarkStart w:id="260" w:name="_Toc49661140"/>
      <w:bookmarkStart w:id="261" w:name="_Toc274049715"/>
      <w:r>
        <w:t>Parties Liable for Generation Charges</w:t>
      </w:r>
      <w:bookmarkEnd w:id="259"/>
      <w:bookmarkEnd w:id="260"/>
      <w:bookmarkEnd w:id="26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62" w:name="_Toc274049716"/>
      <w:bookmarkStart w:id="263" w:name="_Toc32201094"/>
      <w:bookmarkStart w:id="264" w:name="_Toc49661141"/>
      <w:r>
        <w:t>Structure of Generation Charges</w:t>
      </w:r>
      <w:bookmarkEnd w:id="26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7B0DB7DD" w:rsidR="00674102" w:rsidRDefault="00A7641F" w:rsidP="00241B38">
      <w:pPr>
        <w:pStyle w:val="1"/>
        <w:ind w:left="1701"/>
        <w:jc w:val="both"/>
        <w:rPr>
          <w:rFonts w:cs="Arial"/>
          <w:szCs w:val="22"/>
          <w:vertAlign w:val="subscript"/>
        </w:rPr>
      </w:pPr>
      <m:oMath>
        <m:r>
          <w:rPr>
            <w:rStyle w:val="PlaceholderText"/>
            <w:rFonts w:ascii="Cambria Math" w:hAnsi="Cambria Math"/>
            <w:color w:val="auto"/>
          </w:rPr>
          <m:t>Local Annual Liability=Chargeable Capacity×Local Tariff</m:t>
        </m:r>
      </m:oMath>
      <w:r>
        <w:rPr>
          <w:rFonts w:cs="Arial"/>
          <w:noProof/>
          <w:position w:val="-10"/>
          <w:szCs w:val="22"/>
          <w:vertAlign w:val="subscript"/>
        </w:rPr>
        <w:t xml:space="preserve"> </w:t>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33AF8FB0"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Capacity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17D87D51"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ALF)+AdjTariff)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65" w:name="_Toc274049717"/>
      <w:r>
        <w:t>Basis of Wider Generation Charges</w:t>
      </w:r>
      <w:bookmarkEnd w:id="263"/>
      <w:bookmarkEnd w:id="264"/>
      <w:bookmarkEnd w:id="265"/>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66" w:name="_Toc274049718"/>
      <w:r w:rsidRPr="00887323">
        <w:rPr>
          <w:rFonts w:ascii="Arial" w:hAnsi="Arial" w:cs="Arial"/>
          <w:b/>
        </w:rPr>
        <w:t>Generation with positive wider tariffs</w:t>
      </w:r>
      <w:bookmarkEnd w:id="266"/>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67" w:name="_Ref272935596"/>
      <w:r>
        <w:t>The short-term chargeable capacity for Power Stations situated with positive generation tariffs is any approved STTEC or LDTEC applicable to that Power Station during a valid STTEC Period or LDTEC Period, as appropriate.</w:t>
      </w:r>
      <w:bookmarkEnd w:id="267"/>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70" w:name="_Toc49661143"/>
      <w:bookmarkStart w:id="271" w:name="_Toc274049719"/>
      <w:r w:rsidRPr="004248A1">
        <w:rPr>
          <w:rFonts w:ascii="Arial" w:hAnsi="Arial" w:cs="Arial"/>
          <w:b/>
        </w:rPr>
        <w:t xml:space="preserve">Generation with negative wider </w:t>
      </w:r>
      <w:bookmarkEnd w:id="270"/>
      <w:r w:rsidRPr="004248A1">
        <w:rPr>
          <w:rFonts w:ascii="Arial" w:hAnsi="Arial" w:cs="Arial"/>
          <w:b/>
        </w:rPr>
        <w:t>tariffs</w:t>
      </w:r>
      <w:bookmarkEnd w:id="271"/>
    </w:p>
    <w:p w14:paraId="5B84D42C" w14:textId="77777777" w:rsidR="006661FE" w:rsidRDefault="006661FE" w:rsidP="007D27B2">
      <w:pPr>
        <w:pStyle w:val="1"/>
        <w:numPr>
          <w:ilvl w:val="0"/>
          <w:numId w:val="73"/>
        </w:numPr>
        <w:jc w:val="both"/>
      </w:pPr>
      <w:bookmarkStart w:id="272"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73"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73"/>
    </w:p>
    <w:bookmarkEnd w:id="272"/>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74" w:name="_Toc274049720"/>
      <w:r>
        <w:t>Basis of Local Generation Charges</w:t>
      </w:r>
      <w:bookmarkEnd w:id="274"/>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75" w:name="_Toc497131273"/>
      <w:bookmarkStart w:id="276" w:name="_Toc32201095"/>
      <w:bookmarkStart w:id="277" w:name="_Toc49661145"/>
      <w:bookmarkStart w:id="278" w:name="_Toc274049722"/>
      <w:bookmarkStart w:id="279" w:name="_Hlt497625183"/>
      <w:r>
        <w:lastRenderedPageBreak/>
        <w:t>Monthly Charges</w:t>
      </w:r>
      <w:bookmarkEnd w:id="275"/>
      <w:bookmarkEnd w:id="276"/>
      <w:bookmarkEnd w:id="277"/>
      <w:bookmarkEnd w:id="278"/>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80" w:name="_Hlt532284319"/>
      <w:bookmarkStart w:id="281" w:name="_Ref272933161"/>
      <w:bookmarkEnd w:id="280"/>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1"/>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82" w:name="_Toc274049723"/>
      <w:r>
        <w:t>Ad hoc Charges</w:t>
      </w:r>
      <w:bookmarkEnd w:id="28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9"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83" w:name="_Toc274049724"/>
      <w:r w:rsidRPr="00FE2E3E">
        <w:t>Embedded Transmission Use of System Charges “ETUoS”</w:t>
      </w:r>
      <w:bookmarkEnd w:id="28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84"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8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F10B7E"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85" w:name="_Hlk155617635"/>
      <w:r w:rsidR="00CC06E2" w:rsidRPr="00CD5631">
        <w:rPr>
          <w:u w:val="single"/>
          <w:vertAlign w:val="subscript"/>
        </w:rPr>
        <w:t>DNO</w:t>
      </w:r>
      <w:bookmarkEnd w:id="285"/>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lastRenderedPageBreak/>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86" w:name="_Toc32201096"/>
      <w:bookmarkStart w:id="287" w:name="_Toc49661146"/>
      <w:bookmarkStart w:id="288" w:name="_Toc274049725"/>
      <w:r>
        <w:t>Reconciliation of Generation Charges</w:t>
      </w:r>
      <w:bookmarkEnd w:id="286"/>
      <w:bookmarkEnd w:id="287"/>
      <w:bookmarkEnd w:id="288"/>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72F2457"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4524F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89" w:name="_Toc32201097"/>
      <w:bookmarkStart w:id="290" w:name="_Toc49661147"/>
      <w:bookmarkStart w:id="291" w:name="_Toc274049726"/>
      <w:bookmarkEnd w:id="279"/>
      <w:r>
        <w:t>Further Information</w:t>
      </w:r>
      <w:bookmarkEnd w:id="289"/>
      <w:bookmarkEnd w:id="290"/>
      <w:bookmarkEnd w:id="291"/>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92" w:name="_Toc32201098"/>
      <w:r>
        <w:br w:type="page"/>
      </w:r>
      <w:bookmarkStart w:id="293" w:name="_Toc49661148"/>
      <w:bookmarkStart w:id="294" w:name="_Toc274049727"/>
      <w:r w:rsidRPr="00FE40FB">
        <w:rPr>
          <w:color w:val="auto"/>
          <w:sz w:val="28"/>
          <w:szCs w:val="28"/>
        </w:rPr>
        <w:lastRenderedPageBreak/>
        <w:t>14.19 Data Requirements</w:t>
      </w:r>
      <w:bookmarkEnd w:id="292"/>
      <w:bookmarkEnd w:id="293"/>
      <w:bookmarkEnd w:id="294"/>
    </w:p>
    <w:p w14:paraId="1B1F56AD" w14:textId="77777777" w:rsidR="006661FE" w:rsidRDefault="006661FE" w:rsidP="006661FE">
      <w:pPr>
        <w:pStyle w:val="Heading2"/>
      </w:pPr>
    </w:p>
    <w:p w14:paraId="1C4CFCE6" w14:textId="77777777" w:rsidR="006661FE" w:rsidRDefault="006661FE" w:rsidP="006661FE">
      <w:pPr>
        <w:pStyle w:val="Heading2"/>
      </w:pPr>
      <w:bookmarkStart w:id="295" w:name="_Toc32201099"/>
      <w:bookmarkStart w:id="296" w:name="_Toc49661149"/>
      <w:bookmarkStart w:id="297" w:name="_Toc274049728"/>
      <w:r>
        <w:t>Data Required for Charge Setting</w:t>
      </w:r>
      <w:bookmarkEnd w:id="295"/>
      <w:bookmarkEnd w:id="296"/>
      <w:bookmarkEnd w:id="297"/>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98" w:name="_Toc32201100"/>
      <w:bookmarkStart w:id="299" w:name="_Toc49661150"/>
      <w:bookmarkStart w:id="300" w:name="_Toc274049729"/>
      <w:r>
        <w:t>Data Required for Calculating Users’ Charges</w:t>
      </w:r>
      <w:bookmarkEnd w:id="298"/>
      <w:bookmarkEnd w:id="299"/>
      <w:bookmarkEnd w:id="300"/>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1" w:name="_Toc32201101"/>
      <w:r>
        <w:br w:type="page"/>
      </w:r>
      <w:bookmarkStart w:id="302" w:name="_Toc49661151"/>
      <w:bookmarkStart w:id="303" w:name="_Toc274049730"/>
      <w:r w:rsidRPr="00FE40FB">
        <w:rPr>
          <w:color w:val="auto"/>
          <w:sz w:val="28"/>
          <w:szCs w:val="28"/>
        </w:rPr>
        <w:lastRenderedPageBreak/>
        <w:t>14.20 Applications</w:t>
      </w:r>
      <w:bookmarkEnd w:id="301"/>
      <w:bookmarkEnd w:id="302"/>
      <w:bookmarkEnd w:id="303"/>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04" w:name="_Ref531603538"/>
      <w:bookmarkStart w:id="305" w:name="_Toc32201102"/>
      <w:r>
        <w:br w:type="page"/>
      </w:r>
      <w:bookmarkStart w:id="306" w:name="_Toc49661152"/>
      <w:bookmarkStart w:id="307" w:name="_Toc274049731"/>
      <w:bookmarkEnd w:id="304"/>
      <w:bookmarkEnd w:id="305"/>
      <w:r w:rsidRPr="00FE40FB">
        <w:rPr>
          <w:color w:val="auto"/>
        </w:rPr>
        <w:lastRenderedPageBreak/>
        <w:t xml:space="preserve">14.21 </w:t>
      </w:r>
      <w:r w:rsidRPr="00FE40FB">
        <w:rPr>
          <w:color w:val="auto"/>
          <w:sz w:val="28"/>
          <w:szCs w:val="28"/>
        </w:rPr>
        <w:t>Transport Model Example</w:t>
      </w:r>
      <w:bookmarkEnd w:id="306"/>
      <w:bookmarkEnd w:id="307"/>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F10B7E"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0"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ACA756"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748B8"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A4761"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F10B7E"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1"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F10B7E"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2"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F10B7E"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3"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F10B7E"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4"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F10B7E"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5"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FEAD89F"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5EB5BDCB"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08" w:name="_Toc32201103"/>
      <w:r>
        <w:br w:type="page"/>
      </w:r>
      <w:bookmarkStart w:id="309" w:name="_Toc49661153"/>
      <w:bookmarkStart w:id="310"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308"/>
      <w:bookmarkEnd w:id="309"/>
      <w:bookmarkEnd w:id="310"/>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E0843"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t>
      </w:r>
      <w:r w:rsidRPr="004248A1">
        <w:rPr>
          <w:rFonts w:ascii="Arial" w:hAnsi="Arial" w:cs="Arial"/>
          <w:noProof/>
          <w:szCs w:val="22"/>
        </w:rPr>
        <w:lastRenderedPageBreak/>
        <w:t>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311" w:name="_Toc32201104"/>
      <w:bookmarkStart w:id="312" w:name="_Toc49661154"/>
      <w:bookmarkStart w:id="313"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311"/>
      <w:bookmarkEnd w:id="312"/>
      <w:bookmarkEnd w:id="313"/>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314" w:name="_Ref491664379"/>
      <w:bookmarkStart w:id="315" w:name="_Toc32201105"/>
      <w:r w:rsidRPr="416E5148">
        <w:rPr>
          <w:rFonts w:ascii="Arial" w:hAnsi="Arial" w:cs="Arial"/>
          <w:sz w:val="22"/>
          <w:szCs w:val="22"/>
        </w:rPr>
        <w:br w:type="page"/>
      </w:r>
      <w:bookmarkStart w:id="316" w:name="_Toc49661155"/>
      <w:bookmarkStart w:id="317"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314"/>
      <w:bookmarkEnd w:id="315"/>
      <w:bookmarkEnd w:id="316"/>
      <w:bookmarkEnd w:id="317"/>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18" w:name="_Hlt479666837"/>
      <w:bookmarkStart w:id="319" w:name="_Hlt506623598"/>
      <w:bookmarkEnd w:id="318"/>
      <w:bookmarkEnd w:id="319"/>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20" w:name="_Toc946728"/>
    </w:p>
    <w:p w14:paraId="2D914181" w14:textId="376F6C98" w:rsidR="006661FE" w:rsidRPr="004248A1" w:rsidRDefault="006661FE" w:rsidP="006661FE">
      <w:pPr>
        <w:pStyle w:val="Heading2"/>
        <w:rPr>
          <w:rFonts w:ascii="Arial" w:hAnsi="Arial" w:cs="Arial"/>
        </w:rPr>
      </w:pPr>
      <w:bookmarkStart w:id="321" w:name="_Toc32201106"/>
      <w:bookmarkStart w:id="322" w:name="_Toc49661156"/>
      <w:bookmarkStart w:id="323"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20"/>
      <w:bookmarkEnd w:id="321"/>
      <w:bookmarkEnd w:id="322"/>
      <w:bookmarkEnd w:id="323"/>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24" w:name="_Toc946729"/>
      <w:bookmarkStart w:id="325" w:name="_Toc32201107"/>
      <w:bookmarkStart w:id="326" w:name="_Toc49661157"/>
      <w:bookmarkStart w:id="327" w:name="_Toc274049736"/>
      <w:r>
        <w:t>Initial Reconciliation (Part 1</w:t>
      </w:r>
      <w:r w:rsidR="003A0CB9">
        <w:t>a</w:t>
      </w:r>
      <w:r w:rsidR="71DDFA40">
        <w:t xml:space="preserve"> – HH Demand</w:t>
      </w:r>
      <w:r>
        <w:t>)</w:t>
      </w:r>
      <w:bookmarkEnd w:id="324"/>
      <w:bookmarkEnd w:id="325"/>
      <w:bookmarkEnd w:id="326"/>
      <w:bookmarkEnd w:id="327"/>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28" w:name="_Toc946730"/>
      <w:bookmarkStart w:id="329" w:name="_Toc32201108"/>
      <w:bookmarkStart w:id="330" w:name="_Toc49661158"/>
      <w:bookmarkStart w:id="331"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28"/>
      <w:bookmarkEnd w:id="329"/>
      <w:bookmarkEnd w:id="330"/>
      <w:bookmarkEnd w:id="331"/>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32" w:name="_Toc946732"/>
      <w:bookmarkStart w:id="333" w:name="_Toc32201109"/>
      <w:bookmarkStart w:id="334"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32"/>
    <w:bookmarkEnd w:id="333"/>
    <w:bookmarkEnd w:id="334"/>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35" w:name="_Ref531684937"/>
      <w:bookmarkStart w:id="336" w:name="_Toc32201110"/>
      <w:r w:rsidRPr="008E4447">
        <w:rPr>
          <w:rFonts w:ascii="Arial" w:hAnsi="Arial" w:cs="Arial"/>
          <w:sz w:val="22"/>
          <w:szCs w:val="22"/>
        </w:rPr>
        <w:br w:type="page"/>
      </w:r>
      <w:bookmarkStart w:id="337" w:name="_Toc274049739"/>
      <w:bookmarkStart w:id="338"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37"/>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E4C3F"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E2983"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4609D0"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39" w:name="_Hlt501343668"/>
      <w:bookmarkStart w:id="340" w:name="_Hlt488742812"/>
      <w:bookmarkStart w:id="341" w:name="_Toc32201111"/>
      <w:bookmarkStart w:id="342" w:name="_Toc49661161"/>
      <w:bookmarkStart w:id="343" w:name="_Toc274049740"/>
      <w:bookmarkEnd w:id="335"/>
      <w:bookmarkEnd w:id="336"/>
      <w:bookmarkEnd w:id="338"/>
      <w:bookmarkEnd w:id="339"/>
      <w:bookmarkEnd w:id="340"/>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41"/>
      <w:bookmarkEnd w:id="342"/>
      <w:bookmarkEnd w:id="343"/>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44" w:name="_Toc32201112"/>
      <w:bookmarkStart w:id="345" w:name="_Toc49661162"/>
      <w:bookmarkStart w:id="346" w:name="_Toc274049741"/>
      <w:r>
        <w:t>Demand Charges</w:t>
      </w:r>
      <w:bookmarkEnd w:id="344"/>
      <w:bookmarkEnd w:id="345"/>
      <w:bookmarkEnd w:id="346"/>
    </w:p>
    <w:p w14:paraId="6FFEEB6C" w14:textId="77777777" w:rsidR="00E010AE" w:rsidRDefault="00F10B7E" w:rsidP="006661FE">
      <w:pPr>
        <w:pStyle w:val="1"/>
        <w:jc w:val="both"/>
      </w:pPr>
      <w:bookmarkStart w:id="347" w:name="_Toc32201113"/>
      <w:bookmarkStart w:id="348" w:name="_Toc49661163"/>
      <w:r>
        <w:rPr>
          <w:noProof/>
          <w:sz w:val="20"/>
        </w:rPr>
        <w:pict w14:anchorId="095B0C15">
          <v:shape id="_x0000_s2438" type="#_x0000_t75" style="position:absolute;left:0;text-align:left;margin-left:-18pt;margin-top:17.7pt;width:570.95pt;height:585pt;z-index:251658266">
            <v:imagedata r:id="rId96"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49" w:name="OLE_LINK9"/>
      <w:bookmarkStart w:id="350" w:name="OLE_LINK12"/>
      <w:bookmarkEnd w:id="347"/>
      <w:bookmarkEnd w:id="348"/>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49"/>
      <w:bookmarkEnd w:id="350"/>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51"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51"/>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52"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52"/>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53"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353"/>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54"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54"/>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55" w:name="_Toc70749747"/>
      <w:bookmarkStart w:id="356"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355"/>
      <w:bookmarkEnd w:id="356"/>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57"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57"/>
    </w:p>
    <w:p w14:paraId="70CE6CDB" w14:textId="77777777" w:rsidR="006661FE" w:rsidRDefault="006661FE">
      <w:pPr>
        <w:pStyle w:val="1"/>
        <w:jc w:val="both"/>
      </w:pPr>
    </w:p>
    <w:p w14:paraId="3A32FE67" w14:textId="77777777" w:rsidR="006661FE" w:rsidRPr="007B2988" w:rsidRDefault="006661FE" w:rsidP="006661FE">
      <w:pPr>
        <w:pStyle w:val="Heading2"/>
      </w:pPr>
      <w:bookmarkStart w:id="358" w:name="_Toc274049748"/>
      <w:r w:rsidRPr="007B2988">
        <w:t>Stability of tariffs</w:t>
      </w:r>
      <w:bookmarkEnd w:id="358"/>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59" w:name="_Toc274049749"/>
      <w:r w:rsidRPr="007B2988">
        <w:t>Predictability of tariffs</w:t>
      </w:r>
      <w:bookmarkEnd w:id="359"/>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360" w:name="_Toc3598575"/>
      <w:bookmarkStart w:id="361" w:name="_Toc35675434"/>
      <w:bookmarkStart w:id="362"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60"/>
    <w:bookmarkEnd w:id="361"/>
    <w:bookmarkEnd w:id="362"/>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63" w:name="_Hlt474031874"/>
      <w:bookmarkEnd w:id="363"/>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64"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364"/>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F10B7E"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r w:rsidRPr="03871E98">
        <w:rPr>
          <w:rFonts w:ascii="Arial (W1)" w:hAnsi="Arial (W1)"/>
          <w:sz w:val="22"/>
          <w:szCs w:val="22"/>
          <w:lang w:eastAsia="en-US"/>
        </w:rPr>
        <w:t>fBSUoSRTN</w:t>
      </w:r>
      <w:r w:rsidR="00E63783" w:rsidRPr="03871E98">
        <w:rPr>
          <w:vertAlign w:val="subscript"/>
        </w:rPr>
        <w:t>t</w:t>
      </w:r>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out as term RTN</w:t>
      </w:r>
      <w:r w:rsidR="004160D1" w:rsidRPr="03871E98">
        <w:rPr>
          <w:vertAlign w:val="subscript"/>
        </w:rPr>
        <w:t>t</w:t>
      </w:r>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F10B7E"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F10B7E"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Exempt Export BM Unit Volume for a Supplier or Exempt Export BM Unit i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F10B7E"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x</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F10B7E"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F10B7E"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65"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65"/>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The Company as part of Final Reconciliation (RF) BSUoS Charges during a Fixed Price Period t will be considered as part of the revenue associated </w:t>
      </w:r>
      <w:r w:rsidRPr="325E90A3">
        <w:rPr>
          <w:rFonts w:ascii="Arial" w:hAnsi="Arial"/>
          <w:sz w:val="22"/>
          <w:szCs w:val="22"/>
        </w:rPr>
        <w:lastRenderedPageBreak/>
        <w:t>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079226ED"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r w:rsidR="009C2E2C">
              <w:rPr>
                <w:rFonts w:ascii="Arial" w:hAnsi="Arial"/>
                <w:szCs w:val="22"/>
              </w:rPr>
              <w:t xml:space="preserve">, </w:t>
            </w:r>
            <w:r w:rsidR="009C2E2C" w:rsidRPr="009C2E2C">
              <w:rPr>
                <w:rFonts w:ascii="Arial" w:hAnsi="Arial"/>
                <w:szCs w:val="22"/>
              </w:rPr>
              <w:t>multiplied by the applicable TLM</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366" w:name="BSUoSend"/>
      <w:bookmarkEnd w:id="366"/>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8"/>
      <w:headerReference w:type="default" r:id="rId99"/>
      <w:footerReference w:type="even" r:id="rId100"/>
      <w:footerReference w:type="default" r:id="rId101"/>
      <w:headerReference w:type="first" r:id="rId102"/>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8BBF3" w14:textId="77777777" w:rsidR="00C43987" w:rsidRDefault="00C43987" w:rsidP="001046D7">
      <w:pPr>
        <w:pStyle w:val="LogoCaption"/>
      </w:pPr>
      <w:r>
        <w:separator/>
      </w:r>
    </w:p>
  </w:endnote>
  <w:endnote w:type="continuationSeparator" w:id="0">
    <w:p w14:paraId="57B519E6" w14:textId="77777777" w:rsidR="00C43987" w:rsidRDefault="00C43987" w:rsidP="001046D7">
      <w:pPr>
        <w:pStyle w:val="LogoCaption"/>
      </w:pPr>
      <w:r>
        <w:continuationSeparator/>
      </w:r>
    </w:p>
  </w:endnote>
  <w:endnote w:type="continuationNotice" w:id="1">
    <w:p w14:paraId="38850789" w14:textId="77777777" w:rsidR="00C43987" w:rsidRDefault="00C43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787CB20" w:rsidR="00CD5631" w:rsidRDefault="00CD5631">
    <w:pPr>
      <w:pStyle w:val="Footer"/>
    </w:pPr>
    <w:r>
      <w:fldChar w:fldCharType="begin"/>
    </w:r>
    <w:r>
      <w:instrText xml:space="preserve"> DOCPROPERTY "DocID" \* MERGEFORMAT </w:instrText>
    </w:r>
    <w:r>
      <w:fldChar w:fldCharType="separate"/>
    </w:r>
    <w:r w:rsidR="004524F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6AF767B9"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D11F11">
      <w:rPr>
        <w:rFonts w:ascii="Arial" w:hAnsi="Arial" w:cs="Arial"/>
        <w:sz w:val="18"/>
        <w:szCs w:val="18"/>
      </w:rPr>
      <w:t>7</w:t>
    </w:r>
    <w:r w:rsidR="007E7918">
      <w:rPr>
        <w:rFonts w:ascii="Arial" w:hAnsi="Arial" w:cs="Arial"/>
        <w:sz w:val="18"/>
        <w:szCs w:val="18"/>
      </w:rPr>
      <w:t xml:space="preserve"> </w:t>
    </w:r>
    <w:r w:rsidR="00BA1203">
      <w:rPr>
        <w:rFonts w:ascii="Arial" w:hAnsi="Arial" w:cs="Arial"/>
        <w:sz w:val="18"/>
        <w:szCs w:val="18"/>
      </w:rPr>
      <w:t>11</w:t>
    </w:r>
    <w:r w:rsidR="00D325DD">
      <w:rPr>
        <w:rFonts w:ascii="Arial" w:hAnsi="Arial" w:cs="Arial"/>
        <w:sz w:val="18"/>
        <w:szCs w:val="18"/>
      </w:rPr>
      <w:t xml:space="preserve"> November</w:t>
    </w:r>
    <w:r w:rsidR="007E7918">
      <w:rPr>
        <w:rFonts w:ascii="Arial" w:hAnsi="Arial" w:cs="Arial"/>
        <w:sz w:val="18"/>
        <w:szCs w:val="18"/>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02056" w14:textId="77777777" w:rsidR="00C43987" w:rsidRDefault="00C43987" w:rsidP="001046D7">
      <w:pPr>
        <w:pStyle w:val="LogoCaption"/>
      </w:pPr>
      <w:r>
        <w:separator/>
      </w:r>
    </w:p>
  </w:footnote>
  <w:footnote w:type="continuationSeparator" w:id="0">
    <w:p w14:paraId="331EBE3C" w14:textId="77777777" w:rsidR="00C43987" w:rsidRDefault="00C43987" w:rsidP="001046D7">
      <w:pPr>
        <w:pStyle w:val="LogoCaption"/>
      </w:pPr>
      <w:r>
        <w:continuationSeparator/>
      </w:r>
    </w:p>
  </w:footnote>
  <w:footnote w:type="continuationNotice" w:id="1">
    <w:p w14:paraId="43347841" w14:textId="77777777" w:rsidR="00C43987" w:rsidRDefault="00C43987"/>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68" w:name="OLE_LINK4"/>
      <w:bookmarkStart w:id="269" w:name="OLE_LINK5"/>
      <w:r w:rsidRPr="00222B22">
        <w:rPr>
          <w:rFonts w:cs="Arial"/>
          <w:sz w:val="18"/>
          <w:szCs w:val="18"/>
        </w:rPr>
        <w:t xml:space="preserve">LDTEC Indicative Block Offer </w:t>
      </w:r>
      <w:bookmarkEnd w:id="268"/>
      <w:bookmarkEnd w:id="269"/>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6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68" w:name="bmkLogoCaptionEven" w:colFirst="0" w:colLast="0"/>
          <w:bookmarkEnd w:id="367"/>
        </w:p>
      </w:tc>
    </w:tr>
    <w:bookmarkEnd w:id="36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152EE37D"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D11F11">
      <w:rPr>
        <w:rFonts w:ascii="Arial" w:hAnsi="Arial" w:cs="Arial"/>
        <w:sz w:val="18"/>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36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70" w:name="bmkLogoCaption" w:colFirst="0" w:colLast="0"/>
          <w:bookmarkEnd w:id="369"/>
        </w:p>
      </w:tc>
    </w:tr>
    <w:bookmarkEnd w:id="37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w Dudkowsky [NESO]">
    <w15:presenceInfo w15:providerId="AD" w15:userId="S::andrew.dudkowsky@neso.energy::95a58a13-86b1-455b-907f-fb55f8259986"/>
  </w15:person>
  <w15:person w15:author="Catia Gomes">
    <w15:presenceInfo w15:providerId="AD" w15:userId="S::CatiaAriana.CarvalhoGomes@neso.energy::f6261f2b-040c-4c93-a84c-94ebc7b764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OBNCWZhf2FQZ80cFtXYAvzKMaFeZj1WvgKStnmlIh2c55TVfp26TGplCUK3eKOe0onJ5wmE7qHs7O5rEEBt0OA==" w:salt="UgphCvsxklu1a49hIcfp2w=="/>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47F12"/>
    <w:rsid w:val="00051F30"/>
    <w:rsid w:val="00052684"/>
    <w:rsid w:val="00053399"/>
    <w:rsid w:val="0005343B"/>
    <w:rsid w:val="000540A5"/>
    <w:rsid w:val="0005481E"/>
    <w:rsid w:val="00055182"/>
    <w:rsid w:val="00056367"/>
    <w:rsid w:val="0005639D"/>
    <w:rsid w:val="00060796"/>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073"/>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1A74"/>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599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4B28"/>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451"/>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5DE6"/>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4A6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8"/>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07FD"/>
    <w:rsid w:val="00280DDC"/>
    <w:rsid w:val="00281D3F"/>
    <w:rsid w:val="00284AF5"/>
    <w:rsid w:val="00290678"/>
    <w:rsid w:val="0029222B"/>
    <w:rsid w:val="002926DA"/>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5E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0D0"/>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828"/>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4C17"/>
    <w:rsid w:val="00445ACF"/>
    <w:rsid w:val="004473D1"/>
    <w:rsid w:val="00447ADB"/>
    <w:rsid w:val="00450BFC"/>
    <w:rsid w:val="00451EFD"/>
    <w:rsid w:val="00452493"/>
    <w:rsid w:val="004524F4"/>
    <w:rsid w:val="004533CD"/>
    <w:rsid w:val="0045707F"/>
    <w:rsid w:val="00457330"/>
    <w:rsid w:val="004573B7"/>
    <w:rsid w:val="00460ACC"/>
    <w:rsid w:val="00461271"/>
    <w:rsid w:val="004633BA"/>
    <w:rsid w:val="00463771"/>
    <w:rsid w:val="00465617"/>
    <w:rsid w:val="00465E2B"/>
    <w:rsid w:val="00466EF2"/>
    <w:rsid w:val="004678E9"/>
    <w:rsid w:val="00467AD3"/>
    <w:rsid w:val="00467B48"/>
    <w:rsid w:val="0047010D"/>
    <w:rsid w:val="00471666"/>
    <w:rsid w:val="00471C36"/>
    <w:rsid w:val="00471DFA"/>
    <w:rsid w:val="00473F13"/>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96A7A"/>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0EF0"/>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14EF"/>
    <w:rsid w:val="005629FC"/>
    <w:rsid w:val="00562EA5"/>
    <w:rsid w:val="00563069"/>
    <w:rsid w:val="00563B70"/>
    <w:rsid w:val="005642D4"/>
    <w:rsid w:val="00564D03"/>
    <w:rsid w:val="00570612"/>
    <w:rsid w:val="0057184C"/>
    <w:rsid w:val="00574926"/>
    <w:rsid w:val="00575253"/>
    <w:rsid w:val="00575BE1"/>
    <w:rsid w:val="00576D2E"/>
    <w:rsid w:val="00577F79"/>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1563"/>
    <w:rsid w:val="00603909"/>
    <w:rsid w:val="00603A8D"/>
    <w:rsid w:val="00605222"/>
    <w:rsid w:val="00605D50"/>
    <w:rsid w:val="00605EEB"/>
    <w:rsid w:val="00606811"/>
    <w:rsid w:val="00606B4B"/>
    <w:rsid w:val="00607624"/>
    <w:rsid w:val="00607DD1"/>
    <w:rsid w:val="00613037"/>
    <w:rsid w:val="006135CA"/>
    <w:rsid w:val="00614698"/>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0A2F"/>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2106"/>
    <w:rsid w:val="007A3879"/>
    <w:rsid w:val="007A4ACA"/>
    <w:rsid w:val="007A6B72"/>
    <w:rsid w:val="007A70D2"/>
    <w:rsid w:val="007A7251"/>
    <w:rsid w:val="007B2018"/>
    <w:rsid w:val="007B23F0"/>
    <w:rsid w:val="007B24F0"/>
    <w:rsid w:val="007B271D"/>
    <w:rsid w:val="007B32ED"/>
    <w:rsid w:val="007B475A"/>
    <w:rsid w:val="007B6DA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2D3"/>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565"/>
    <w:rsid w:val="00853AFE"/>
    <w:rsid w:val="00856180"/>
    <w:rsid w:val="00856517"/>
    <w:rsid w:val="008578BF"/>
    <w:rsid w:val="00857FA3"/>
    <w:rsid w:val="00860DFC"/>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1BF1"/>
    <w:rsid w:val="008B23C8"/>
    <w:rsid w:val="008B31AB"/>
    <w:rsid w:val="008B3985"/>
    <w:rsid w:val="008B51C1"/>
    <w:rsid w:val="008B5963"/>
    <w:rsid w:val="008B6E7E"/>
    <w:rsid w:val="008B78A2"/>
    <w:rsid w:val="008B7A92"/>
    <w:rsid w:val="008B7CE8"/>
    <w:rsid w:val="008C2077"/>
    <w:rsid w:val="008C2E33"/>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283"/>
    <w:rsid w:val="00905501"/>
    <w:rsid w:val="0090584A"/>
    <w:rsid w:val="00906978"/>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2E86"/>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2E2C"/>
    <w:rsid w:val="009C31FE"/>
    <w:rsid w:val="009C34F8"/>
    <w:rsid w:val="009C3D34"/>
    <w:rsid w:val="009C44B5"/>
    <w:rsid w:val="009C5308"/>
    <w:rsid w:val="009C74E4"/>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41F"/>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1C2C"/>
    <w:rsid w:val="00AA2461"/>
    <w:rsid w:val="00AA26D4"/>
    <w:rsid w:val="00AA3850"/>
    <w:rsid w:val="00AA3BD8"/>
    <w:rsid w:val="00AA4AF1"/>
    <w:rsid w:val="00AA4E13"/>
    <w:rsid w:val="00AA57B0"/>
    <w:rsid w:val="00AA65A8"/>
    <w:rsid w:val="00AA6623"/>
    <w:rsid w:val="00AA765B"/>
    <w:rsid w:val="00AB080A"/>
    <w:rsid w:val="00AB1678"/>
    <w:rsid w:val="00AB23B6"/>
    <w:rsid w:val="00AB38D6"/>
    <w:rsid w:val="00AB3F29"/>
    <w:rsid w:val="00AB4296"/>
    <w:rsid w:val="00AB476E"/>
    <w:rsid w:val="00AB5A52"/>
    <w:rsid w:val="00AB60CE"/>
    <w:rsid w:val="00AB6E08"/>
    <w:rsid w:val="00AC0A24"/>
    <w:rsid w:val="00AC23EB"/>
    <w:rsid w:val="00AC240A"/>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5C3"/>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86B36"/>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1203"/>
    <w:rsid w:val="00BA36E9"/>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573"/>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3987"/>
    <w:rsid w:val="00C4433A"/>
    <w:rsid w:val="00C44C55"/>
    <w:rsid w:val="00C46BF0"/>
    <w:rsid w:val="00C47792"/>
    <w:rsid w:val="00C479F5"/>
    <w:rsid w:val="00C52A02"/>
    <w:rsid w:val="00C5375F"/>
    <w:rsid w:val="00C53AE4"/>
    <w:rsid w:val="00C55213"/>
    <w:rsid w:val="00C5521A"/>
    <w:rsid w:val="00C55CFA"/>
    <w:rsid w:val="00C6295C"/>
    <w:rsid w:val="00C62E57"/>
    <w:rsid w:val="00C63519"/>
    <w:rsid w:val="00C638C8"/>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1F11"/>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5DD"/>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52FF"/>
    <w:rsid w:val="00D463A2"/>
    <w:rsid w:val="00D476DC"/>
    <w:rsid w:val="00D5157F"/>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492A"/>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24C4"/>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3EC7"/>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1E8"/>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5AE3"/>
    <w:rsid w:val="00EF6E05"/>
    <w:rsid w:val="00EF6E23"/>
    <w:rsid w:val="00EF7A39"/>
    <w:rsid w:val="00EF7B44"/>
    <w:rsid w:val="00F0305D"/>
    <w:rsid w:val="00F03AA9"/>
    <w:rsid w:val="00F04573"/>
    <w:rsid w:val="00F077FC"/>
    <w:rsid w:val="00F10B7E"/>
    <w:rsid w:val="00F10ECF"/>
    <w:rsid w:val="00F1129E"/>
    <w:rsid w:val="00F113C3"/>
    <w:rsid w:val="00F130CD"/>
    <w:rsid w:val="00F13DFF"/>
    <w:rsid w:val="00F15344"/>
    <w:rsid w:val="00F15E6F"/>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5E38"/>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1D8D"/>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wmf"/><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png"/><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3.png"/><Relationship Id="rId94" Type="http://schemas.openxmlformats.org/officeDocument/2006/relationships/image" Target="media/image81.wmf"/><Relationship Id="rId99" Type="http://schemas.openxmlformats.org/officeDocument/2006/relationships/header" Target="header2.xml"/><Relationship Id="rId10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png"/><Relationship Id="rId10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f4e4b81f1b75d004a4940c3134b623d1">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c00eeb316a8b1a28beda589d96a8629"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174AC9-19D2-4651-BECE-15F80D782ABC}">
  <ds:schemaRefs>
    <ds:schemaRef ds:uri="http://www.imanage.com/work/xmlschema"/>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388839A-3007-4153-A994-593C3F716B90}">
  <ds:schemaRefs>
    <ds:schemaRef ds:uri="f71abe4e-f5ff-49cd-8eff-5f4949acc5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97b6fe81-1556-4112-94ca-31043ca39b71"/>
    <ds:schemaRef ds:uri="http://www.w3.org/XML/1998/namespace"/>
    <ds:schemaRef ds:uri="http://purl.org/dc/dcmitype/"/>
  </ds:schemaRefs>
</ds:datastoreItem>
</file>

<file path=customXml/itemProps4.xml><?xml version="1.0" encoding="utf-8"?>
<ds:datastoreItem xmlns:ds="http://schemas.openxmlformats.org/officeDocument/2006/customXml" ds:itemID="{2AF8C52A-0249-46AB-BB5D-D3BB1D82E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6</TotalTime>
  <Pages>108</Pages>
  <Words>46829</Words>
  <Characters>244452</Characters>
  <Application>Microsoft Office Word</Application>
  <DocSecurity>8</DocSecurity>
  <Lines>7885</Lines>
  <Paragraphs>3509</Paragraphs>
  <ScaleCrop>false</ScaleCrop>
  <Company/>
  <LinksUpToDate>false</LinksUpToDate>
  <CharactersWithSpaces>287772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Claire Goult</cp:lastModifiedBy>
  <cp:revision>7</cp:revision>
  <cp:lastPrinted>2025-11-10T16:42:00Z</cp:lastPrinted>
  <dcterms:created xsi:type="dcterms:W3CDTF">2025-11-12T11:13:00Z</dcterms:created>
  <dcterms:modified xsi:type="dcterms:W3CDTF">2025-12-12T14:42:00Z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0x0101005BC261C8F09564428ABFA751934FCA20</vt:lpwstr>
  </property>
  <property fmtid="{D5CDD505-2E9C-101B-9397-08002B2CF9AE}" pid="8" name="MediaServiceImageTags">
    <vt:lpwstr/>
  </property>
  <property fmtid="{D5CDD505-2E9C-101B-9397-08002B2CF9AE}" pid="9" name="docLang">
    <vt:lpwstr>en</vt:lpwstr>
  </property>
</Properties>
</file>